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D4A" w:rsidRDefault="006C3D4A" w:rsidP="006C3D4A">
      <w:pPr>
        <w:jc w:val="left"/>
        <w:rPr>
          <w:rFonts w:ascii="Times New Roman" w:hAnsi="Times New Roman" w:cs="Times New Roman"/>
          <w:b/>
          <w:sz w:val="28"/>
          <w:szCs w:val="28"/>
        </w:rPr>
      </w:pPr>
      <w:r>
        <w:rPr>
          <w:rFonts w:ascii="Times New Roman" w:hAnsi="Times New Roman" w:cs="Times New Roman"/>
          <w:b/>
          <w:noProof/>
          <w:sz w:val="28"/>
          <w:szCs w:val="28"/>
          <w:lang w:eastAsia="en-IE"/>
        </w:rPr>
        <w:drawing>
          <wp:inline distT="0" distB="0" distL="0" distR="0">
            <wp:extent cx="1628010" cy="1381125"/>
            <wp:effectExtent l="19050" t="0" r="0" b="0"/>
            <wp:docPr id="1" name="Picture 1" descr="G:\LOGO'S\Mayo Co Co Crest  &amp;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S\Mayo Co Co Crest  &amp; Text.jpg"/>
                    <pic:cNvPicPr>
                      <a:picLocks noChangeAspect="1" noChangeArrowheads="1"/>
                    </pic:cNvPicPr>
                  </pic:nvPicPr>
                  <pic:blipFill>
                    <a:blip r:embed="rId5" cstate="print"/>
                    <a:srcRect/>
                    <a:stretch>
                      <a:fillRect/>
                    </a:stretch>
                  </pic:blipFill>
                  <pic:spPr bwMode="auto">
                    <a:xfrm>
                      <a:off x="0" y="0"/>
                      <a:ext cx="1628010" cy="1381125"/>
                    </a:xfrm>
                    <a:prstGeom prst="rect">
                      <a:avLst/>
                    </a:prstGeom>
                    <a:noFill/>
                    <a:ln w="9525">
                      <a:noFill/>
                      <a:miter lim="800000"/>
                      <a:headEnd/>
                      <a:tailEnd/>
                    </a:ln>
                  </pic:spPr>
                </pic:pic>
              </a:graphicData>
            </a:graphic>
          </wp:inline>
        </w:drawing>
      </w:r>
      <w:r w:rsidR="00646AE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646AEE">
        <w:rPr>
          <w:rFonts w:ascii="Times New Roman" w:hAnsi="Times New Roman" w:cs="Times New Roman"/>
          <w:b/>
          <w:sz w:val="28"/>
          <w:szCs w:val="28"/>
        </w:rPr>
        <w:t xml:space="preserve">                        </w:t>
      </w:r>
      <w:r w:rsidR="00646AEE" w:rsidRPr="00646AEE">
        <w:rPr>
          <w:rFonts w:ascii="Times New Roman" w:hAnsi="Times New Roman" w:cs="Times New Roman"/>
          <w:b/>
          <w:noProof/>
          <w:sz w:val="28"/>
          <w:szCs w:val="28"/>
          <w:lang w:eastAsia="en-IE"/>
        </w:rPr>
        <w:drawing>
          <wp:inline distT="0" distB="0" distL="0" distR="0">
            <wp:extent cx="952500" cy="1066800"/>
            <wp:effectExtent l="19050" t="0" r="0" b="0"/>
            <wp:docPr id="18" name="Picture 1" descr="cid:image001.jpg@01D126BB.0F4FE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26BB.0F4FE890"/>
                    <pic:cNvPicPr>
                      <a:picLocks noChangeAspect="1" noChangeArrowheads="1"/>
                    </pic:cNvPicPr>
                  </pic:nvPicPr>
                  <pic:blipFill>
                    <a:blip r:embed="rId6" r:link="rId7" cstate="print"/>
                    <a:srcRect/>
                    <a:stretch>
                      <a:fillRect/>
                    </a:stretch>
                  </pic:blipFill>
                  <pic:spPr bwMode="auto">
                    <a:xfrm>
                      <a:off x="0" y="0"/>
                      <a:ext cx="952500" cy="1066800"/>
                    </a:xfrm>
                    <a:prstGeom prst="rect">
                      <a:avLst/>
                    </a:prstGeom>
                    <a:noFill/>
                    <a:ln w="9525">
                      <a:noFill/>
                      <a:miter lim="800000"/>
                      <a:headEnd/>
                      <a:tailEnd/>
                    </a:ln>
                  </pic:spPr>
                </pic:pic>
              </a:graphicData>
            </a:graphic>
          </wp:inline>
        </w:drawing>
      </w:r>
      <w:r w:rsidR="00646AEE">
        <w:rPr>
          <w:rFonts w:ascii="Times New Roman" w:hAnsi="Times New Roman" w:cs="Times New Roman"/>
          <w:b/>
          <w:sz w:val="28"/>
          <w:szCs w:val="28"/>
        </w:rPr>
        <w:t xml:space="preserve">    </w:t>
      </w:r>
    </w:p>
    <w:p w:rsidR="006C3D4A" w:rsidRDefault="006C3D4A" w:rsidP="00856E14">
      <w:pPr>
        <w:jc w:val="center"/>
        <w:rPr>
          <w:rFonts w:ascii="Times New Roman" w:hAnsi="Times New Roman" w:cs="Times New Roman"/>
          <w:b/>
          <w:sz w:val="28"/>
          <w:szCs w:val="28"/>
        </w:rPr>
      </w:pPr>
    </w:p>
    <w:p w:rsidR="006C3D4A" w:rsidRDefault="006C3D4A" w:rsidP="00856E14">
      <w:pPr>
        <w:jc w:val="center"/>
        <w:rPr>
          <w:rFonts w:ascii="Times New Roman" w:hAnsi="Times New Roman" w:cs="Times New Roman"/>
          <w:b/>
          <w:sz w:val="28"/>
          <w:szCs w:val="28"/>
        </w:rPr>
      </w:pPr>
    </w:p>
    <w:p w:rsidR="00BA0DE1" w:rsidRDefault="000245D5" w:rsidP="00856E14">
      <w:pPr>
        <w:jc w:val="center"/>
        <w:rPr>
          <w:rFonts w:ascii="Times New Roman" w:hAnsi="Times New Roman" w:cs="Times New Roman"/>
          <w:b/>
          <w:sz w:val="28"/>
          <w:szCs w:val="28"/>
        </w:rPr>
      </w:pPr>
      <w:r>
        <w:rPr>
          <w:rFonts w:ascii="Times New Roman" w:hAnsi="Times New Roman" w:cs="Times New Roman"/>
          <w:b/>
          <w:sz w:val="28"/>
          <w:szCs w:val="28"/>
        </w:rPr>
        <w:t>Update on</w:t>
      </w:r>
      <w:r w:rsidR="00665EC8">
        <w:rPr>
          <w:rFonts w:ascii="Times New Roman" w:hAnsi="Times New Roman" w:cs="Times New Roman"/>
          <w:b/>
          <w:sz w:val="28"/>
          <w:szCs w:val="28"/>
        </w:rPr>
        <w:t xml:space="preserve"> </w:t>
      </w:r>
      <w:r w:rsidR="00856E14" w:rsidRPr="004F21A3">
        <w:rPr>
          <w:rFonts w:ascii="Times New Roman" w:hAnsi="Times New Roman" w:cs="Times New Roman"/>
          <w:b/>
          <w:sz w:val="28"/>
          <w:szCs w:val="28"/>
        </w:rPr>
        <w:t xml:space="preserve">LEADER </w:t>
      </w:r>
      <w:r>
        <w:rPr>
          <w:rFonts w:ascii="Times New Roman" w:hAnsi="Times New Roman" w:cs="Times New Roman"/>
          <w:b/>
          <w:sz w:val="28"/>
          <w:szCs w:val="28"/>
        </w:rPr>
        <w:t>2015-2020</w:t>
      </w:r>
    </w:p>
    <w:p w:rsidR="00155461" w:rsidRDefault="00665EC8" w:rsidP="00856E14">
      <w:pPr>
        <w:jc w:val="center"/>
        <w:rPr>
          <w:rFonts w:ascii="Times New Roman" w:hAnsi="Times New Roman" w:cs="Times New Roman"/>
          <w:b/>
          <w:sz w:val="28"/>
          <w:szCs w:val="28"/>
        </w:rPr>
      </w:pPr>
      <w:r w:rsidRPr="004F21A3">
        <w:rPr>
          <w:rFonts w:ascii="Times New Roman" w:hAnsi="Times New Roman" w:cs="Times New Roman"/>
          <w:b/>
          <w:sz w:val="28"/>
          <w:szCs w:val="28"/>
        </w:rPr>
        <w:t>Mayo</w:t>
      </w:r>
      <w:r w:rsidR="00BA0DE1" w:rsidRPr="00BA0DE1">
        <w:rPr>
          <w:rFonts w:ascii="Times New Roman" w:hAnsi="Times New Roman" w:cs="Times New Roman"/>
          <w:b/>
          <w:sz w:val="28"/>
          <w:szCs w:val="28"/>
        </w:rPr>
        <w:t xml:space="preserve"> </w:t>
      </w:r>
      <w:r w:rsidR="00BA0DE1" w:rsidRPr="004F21A3">
        <w:rPr>
          <w:rFonts w:ascii="Times New Roman" w:hAnsi="Times New Roman" w:cs="Times New Roman"/>
          <w:b/>
          <w:sz w:val="28"/>
          <w:szCs w:val="28"/>
        </w:rPr>
        <w:t>R</w:t>
      </w:r>
      <w:r w:rsidR="000245D5">
        <w:rPr>
          <w:rFonts w:ascii="Times New Roman" w:hAnsi="Times New Roman" w:cs="Times New Roman"/>
          <w:b/>
          <w:sz w:val="28"/>
          <w:szCs w:val="28"/>
        </w:rPr>
        <w:t>ural Development Programme (RDP)</w:t>
      </w:r>
    </w:p>
    <w:p w:rsidR="000245D5" w:rsidRPr="004F21A3" w:rsidRDefault="000245D5" w:rsidP="00856E14">
      <w:pPr>
        <w:jc w:val="center"/>
        <w:rPr>
          <w:rFonts w:ascii="Times New Roman" w:hAnsi="Times New Roman" w:cs="Times New Roman"/>
          <w:b/>
          <w:sz w:val="28"/>
          <w:szCs w:val="28"/>
        </w:rPr>
      </w:pPr>
      <w:r>
        <w:rPr>
          <w:rFonts w:ascii="Times New Roman" w:hAnsi="Times New Roman" w:cs="Times New Roman"/>
          <w:b/>
          <w:sz w:val="28"/>
          <w:szCs w:val="28"/>
        </w:rPr>
        <w:t>February 2016</w:t>
      </w:r>
    </w:p>
    <w:p w:rsidR="00856E14" w:rsidRDefault="00BA0DE1">
      <w:r>
        <w:t>_____________________________________________________________________________</w:t>
      </w:r>
    </w:p>
    <w:p w:rsidR="00856E14" w:rsidRDefault="00856E14"/>
    <w:p w:rsidR="00D530DE" w:rsidRDefault="00665EC8" w:rsidP="00530EC6">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00856E14">
        <w:rPr>
          <w:rFonts w:ascii="Times New Roman" w:hAnsi="Times New Roman" w:cs="Times New Roman"/>
          <w:sz w:val="24"/>
          <w:szCs w:val="24"/>
        </w:rPr>
        <w:t xml:space="preserve">Mayo Local Community Development </w:t>
      </w:r>
      <w:r>
        <w:rPr>
          <w:rFonts w:ascii="Times New Roman" w:hAnsi="Times New Roman" w:cs="Times New Roman"/>
          <w:sz w:val="24"/>
          <w:szCs w:val="24"/>
        </w:rPr>
        <w:t>Committee Local</w:t>
      </w:r>
      <w:r w:rsidR="00856E14">
        <w:rPr>
          <w:rFonts w:ascii="Times New Roman" w:hAnsi="Times New Roman" w:cs="Times New Roman"/>
          <w:sz w:val="24"/>
          <w:szCs w:val="24"/>
        </w:rPr>
        <w:t xml:space="preserve"> Action Group </w:t>
      </w:r>
      <w:r w:rsidR="00856E14" w:rsidRPr="00BA0DE1">
        <w:rPr>
          <w:rFonts w:ascii="Times New Roman" w:hAnsi="Times New Roman" w:cs="Times New Roman"/>
          <w:b/>
          <w:sz w:val="24"/>
          <w:szCs w:val="24"/>
        </w:rPr>
        <w:t>(LCDC</w:t>
      </w:r>
      <w:r w:rsidR="00BA0DE1" w:rsidRPr="00BA0DE1">
        <w:rPr>
          <w:rFonts w:ascii="Times New Roman" w:hAnsi="Times New Roman" w:cs="Times New Roman"/>
          <w:b/>
          <w:sz w:val="24"/>
          <w:szCs w:val="24"/>
        </w:rPr>
        <w:t xml:space="preserve">- </w:t>
      </w:r>
      <w:r w:rsidR="00856E14" w:rsidRPr="00BA0DE1">
        <w:rPr>
          <w:rFonts w:ascii="Times New Roman" w:hAnsi="Times New Roman" w:cs="Times New Roman"/>
          <w:b/>
          <w:sz w:val="24"/>
          <w:szCs w:val="24"/>
        </w:rPr>
        <w:t>LAG</w:t>
      </w:r>
      <w:r w:rsidR="00856E14">
        <w:rPr>
          <w:rFonts w:ascii="Times New Roman" w:hAnsi="Times New Roman" w:cs="Times New Roman"/>
          <w:sz w:val="24"/>
          <w:szCs w:val="24"/>
        </w:rPr>
        <w:t xml:space="preserve">) has submitted a </w:t>
      </w:r>
      <w:r>
        <w:rPr>
          <w:rFonts w:ascii="Times New Roman" w:hAnsi="Times New Roman" w:cs="Times New Roman"/>
          <w:sz w:val="24"/>
          <w:szCs w:val="24"/>
        </w:rPr>
        <w:t xml:space="preserve">Local Development </w:t>
      </w:r>
      <w:r w:rsidR="00856E14">
        <w:rPr>
          <w:rFonts w:ascii="Times New Roman" w:hAnsi="Times New Roman" w:cs="Times New Roman"/>
          <w:sz w:val="24"/>
          <w:szCs w:val="24"/>
        </w:rPr>
        <w:t>Strateg</w:t>
      </w:r>
      <w:r>
        <w:rPr>
          <w:rFonts w:ascii="Times New Roman" w:hAnsi="Times New Roman" w:cs="Times New Roman"/>
          <w:sz w:val="24"/>
          <w:szCs w:val="24"/>
        </w:rPr>
        <w:t xml:space="preserve">y </w:t>
      </w:r>
      <w:r w:rsidR="00856E14">
        <w:rPr>
          <w:rFonts w:ascii="Times New Roman" w:hAnsi="Times New Roman" w:cs="Times New Roman"/>
          <w:sz w:val="24"/>
          <w:szCs w:val="24"/>
        </w:rPr>
        <w:t>to the Department of Environment, Community &amp; Local Government</w:t>
      </w:r>
      <w:r w:rsidR="00BA0DE1">
        <w:rPr>
          <w:rFonts w:ascii="Times New Roman" w:hAnsi="Times New Roman" w:cs="Times New Roman"/>
          <w:sz w:val="24"/>
          <w:szCs w:val="24"/>
        </w:rPr>
        <w:t xml:space="preserve"> </w:t>
      </w:r>
      <w:r w:rsidR="00BA0DE1" w:rsidRPr="00BA0DE1">
        <w:rPr>
          <w:rFonts w:ascii="Times New Roman" w:hAnsi="Times New Roman" w:cs="Times New Roman"/>
          <w:b/>
          <w:sz w:val="24"/>
          <w:szCs w:val="24"/>
        </w:rPr>
        <w:t>(DECLG)</w:t>
      </w:r>
      <w:r>
        <w:rPr>
          <w:rFonts w:ascii="Times New Roman" w:hAnsi="Times New Roman" w:cs="Times New Roman"/>
          <w:sz w:val="24"/>
          <w:szCs w:val="24"/>
        </w:rPr>
        <w:t xml:space="preserve"> for the delivery of the LEADER</w:t>
      </w:r>
      <w:r w:rsidR="00856E14">
        <w:rPr>
          <w:rFonts w:ascii="Times New Roman" w:hAnsi="Times New Roman" w:cs="Times New Roman"/>
          <w:sz w:val="24"/>
          <w:szCs w:val="24"/>
        </w:rPr>
        <w:t xml:space="preserve"> Programme </w:t>
      </w:r>
      <w:r>
        <w:rPr>
          <w:rFonts w:ascii="Times New Roman" w:hAnsi="Times New Roman" w:cs="Times New Roman"/>
          <w:sz w:val="24"/>
          <w:szCs w:val="24"/>
        </w:rPr>
        <w:t>in County</w:t>
      </w:r>
      <w:r w:rsidR="00856E14">
        <w:rPr>
          <w:rFonts w:ascii="Times New Roman" w:hAnsi="Times New Roman" w:cs="Times New Roman"/>
          <w:sz w:val="24"/>
          <w:szCs w:val="24"/>
        </w:rPr>
        <w:t xml:space="preserve"> Mayo</w:t>
      </w:r>
      <w:r>
        <w:rPr>
          <w:rFonts w:ascii="Times New Roman" w:hAnsi="Times New Roman" w:cs="Times New Roman"/>
          <w:sz w:val="24"/>
          <w:szCs w:val="24"/>
        </w:rPr>
        <w:t xml:space="preserve"> for the next five years</w:t>
      </w:r>
    </w:p>
    <w:p w:rsidR="004F21A3" w:rsidDel="0072661E" w:rsidRDefault="00511490" w:rsidP="00530EC6">
      <w:pPr>
        <w:spacing w:line="360" w:lineRule="auto"/>
        <w:rPr>
          <w:del w:id="0" w:author="skilcullen" w:date="2016-02-29T10:45:00Z"/>
          <w:rFonts w:ascii="Times New Roman" w:hAnsi="Times New Roman" w:cs="Times New Roman"/>
          <w:b/>
          <w:sz w:val="24"/>
          <w:szCs w:val="24"/>
        </w:rPr>
      </w:pPr>
    </w:p>
    <w:p w:rsidR="00D303D3" w:rsidRPr="00DF1B1D" w:rsidRDefault="00665EC8" w:rsidP="00530EC6">
      <w:pPr>
        <w:spacing w:line="360" w:lineRule="auto"/>
        <w:rPr>
          <w:rFonts w:ascii="Times New Roman" w:hAnsi="Times New Roman" w:cs="Times New Roman"/>
          <w:b/>
          <w:sz w:val="24"/>
          <w:szCs w:val="24"/>
        </w:rPr>
      </w:pPr>
      <w:r w:rsidRPr="007A655B">
        <w:rPr>
          <w:rFonts w:ascii="Times New Roman" w:hAnsi="Times New Roman" w:cs="Times New Roman"/>
          <w:b/>
          <w:sz w:val="24"/>
          <w:szCs w:val="24"/>
        </w:rPr>
        <w:t>Partnership Approach</w:t>
      </w:r>
    </w:p>
    <w:p w:rsidR="00856E14" w:rsidRDefault="00665EC8" w:rsidP="00530EC6">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00856E14">
        <w:rPr>
          <w:rFonts w:ascii="Times New Roman" w:hAnsi="Times New Roman" w:cs="Times New Roman"/>
          <w:sz w:val="24"/>
          <w:szCs w:val="24"/>
        </w:rPr>
        <w:t xml:space="preserve">Mayo </w:t>
      </w:r>
      <w:r w:rsidR="00BA0DE1" w:rsidRPr="0058133C">
        <w:rPr>
          <w:rFonts w:ascii="Times New Roman" w:hAnsi="Times New Roman" w:cs="Times New Roman"/>
          <w:b/>
          <w:sz w:val="24"/>
          <w:szCs w:val="24"/>
        </w:rPr>
        <w:t>LCDC</w:t>
      </w:r>
      <w:r w:rsidRPr="0058133C">
        <w:rPr>
          <w:rFonts w:ascii="Times New Roman" w:hAnsi="Times New Roman" w:cs="Times New Roman"/>
          <w:b/>
          <w:sz w:val="24"/>
          <w:szCs w:val="24"/>
        </w:rPr>
        <w:t xml:space="preserve"> </w:t>
      </w:r>
      <w:r w:rsidR="00856E14" w:rsidRPr="0058133C">
        <w:rPr>
          <w:rFonts w:ascii="Times New Roman" w:hAnsi="Times New Roman" w:cs="Times New Roman"/>
          <w:b/>
          <w:sz w:val="24"/>
          <w:szCs w:val="24"/>
        </w:rPr>
        <w:t>LAG</w:t>
      </w:r>
      <w:r w:rsidR="00856E14">
        <w:rPr>
          <w:rFonts w:ascii="Times New Roman" w:hAnsi="Times New Roman" w:cs="Times New Roman"/>
          <w:sz w:val="24"/>
          <w:szCs w:val="24"/>
        </w:rPr>
        <w:t xml:space="preserve"> </w:t>
      </w:r>
      <w:r>
        <w:rPr>
          <w:rFonts w:ascii="Times New Roman" w:hAnsi="Times New Roman" w:cs="Times New Roman"/>
          <w:sz w:val="24"/>
          <w:szCs w:val="24"/>
        </w:rPr>
        <w:t>is unique in the history of lo</w:t>
      </w:r>
      <w:r w:rsidR="00BE2C43">
        <w:rPr>
          <w:rFonts w:ascii="Times New Roman" w:hAnsi="Times New Roman" w:cs="Times New Roman"/>
          <w:sz w:val="24"/>
          <w:szCs w:val="24"/>
        </w:rPr>
        <w:t xml:space="preserve">cal development in Mayo as </w:t>
      </w:r>
      <w:r>
        <w:rPr>
          <w:rFonts w:ascii="Times New Roman" w:hAnsi="Times New Roman" w:cs="Times New Roman"/>
          <w:sz w:val="24"/>
          <w:szCs w:val="24"/>
        </w:rPr>
        <w:t xml:space="preserve">it brings together all of the local development companies which have been active in the delivery of previous </w:t>
      </w:r>
      <w:r w:rsidR="0058133C" w:rsidRPr="0058133C">
        <w:rPr>
          <w:rFonts w:ascii="Times New Roman" w:hAnsi="Times New Roman" w:cs="Times New Roman"/>
          <w:b/>
          <w:sz w:val="24"/>
          <w:szCs w:val="24"/>
        </w:rPr>
        <w:t>LEADER</w:t>
      </w:r>
      <w:r w:rsidR="0058133C">
        <w:rPr>
          <w:rFonts w:ascii="Times New Roman" w:hAnsi="Times New Roman" w:cs="Times New Roman"/>
          <w:sz w:val="24"/>
          <w:szCs w:val="24"/>
        </w:rPr>
        <w:t xml:space="preserve"> programmes in the County with</w:t>
      </w:r>
      <w:r>
        <w:rPr>
          <w:rFonts w:ascii="Times New Roman" w:hAnsi="Times New Roman" w:cs="Times New Roman"/>
          <w:sz w:val="24"/>
          <w:szCs w:val="24"/>
        </w:rPr>
        <w:t xml:space="preserve"> the local authority, statutory agencies, social partners and community representatives under one unified structure for the delivery of the new programme. </w:t>
      </w:r>
      <w:r w:rsidR="00856E14">
        <w:rPr>
          <w:rFonts w:ascii="Times New Roman" w:hAnsi="Times New Roman" w:cs="Times New Roman"/>
          <w:sz w:val="24"/>
          <w:szCs w:val="24"/>
        </w:rPr>
        <w:t xml:space="preserve">Work has been ongoing since </w:t>
      </w:r>
      <w:r>
        <w:rPr>
          <w:rFonts w:ascii="Times New Roman" w:hAnsi="Times New Roman" w:cs="Times New Roman"/>
          <w:sz w:val="24"/>
          <w:szCs w:val="24"/>
        </w:rPr>
        <w:t>early 2015</w:t>
      </w:r>
      <w:r w:rsidR="00856E14">
        <w:rPr>
          <w:rFonts w:ascii="Times New Roman" w:hAnsi="Times New Roman" w:cs="Times New Roman"/>
          <w:sz w:val="24"/>
          <w:szCs w:val="24"/>
        </w:rPr>
        <w:t xml:space="preserve"> to </w:t>
      </w:r>
      <w:r>
        <w:rPr>
          <w:rFonts w:ascii="Times New Roman" w:hAnsi="Times New Roman" w:cs="Times New Roman"/>
          <w:sz w:val="24"/>
          <w:szCs w:val="24"/>
        </w:rPr>
        <w:t>achieve consensus</w:t>
      </w:r>
      <w:r w:rsidR="00856E14">
        <w:rPr>
          <w:rFonts w:ascii="Times New Roman" w:hAnsi="Times New Roman" w:cs="Times New Roman"/>
          <w:sz w:val="24"/>
          <w:szCs w:val="24"/>
        </w:rPr>
        <w:t xml:space="preserve"> on a single </w:t>
      </w:r>
      <w:r>
        <w:rPr>
          <w:rFonts w:ascii="Times New Roman" w:hAnsi="Times New Roman" w:cs="Times New Roman"/>
          <w:sz w:val="24"/>
          <w:szCs w:val="24"/>
        </w:rPr>
        <w:t>s</w:t>
      </w:r>
      <w:r w:rsidR="00856E14">
        <w:rPr>
          <w:rFonts w:ascii="Times New Roman" w:hAnsi="Times New Roman" w:cs="Times New Roman"/>
          <w:sz w:val="24"/>
          <w:szCs w:val="24"/>
        </w:rPr>
        <w:t xml:space="preserve">trategy for the County and </w:t>
      </w:r>
      <w:r>
        <w:rPr>
          <w:rFonts w:ascii="Times New Roman" w:hAnsi="Times New Roman" w:cs="Times New Roman"/>
          <w:sz w:val="24"/>
          <w:szCs w:val="24"/>
        </w:rPr>
        <w:t xml:space="preserve">to ensure that the impact of the funding available to the County is maximised.  Unlike previous </w:t>
      </w:r>
      <w:r w:rsidRPr="00BA0DE1">
        <w:rPr>
          <w:rFonts w:ascii="Times New Roman" w:hAnsi="Times New Roman" w:cs="Times New Roman"/>
          <w:b/>
          <w:sz w:val="24"/>
          <w:szCs w:val="24"/>
        </w:rPr>
        <w:t>LEADER</w:t>
      </w:r>
      <w:r>
        <w:rPr>
          <w:rFonts w:ascii="Times New Roman" w:hAnsi="Times New Roman" w:cs="Times New Roman"/>
          <w:sz w:val="24"/>
          <w:szCs w:val="24"/>
        </w:rPr>
        <w:t xml:space="preserve"> Programmes, the towns of Ballina and Castlebar will now be eligible for</w:t>
      </w:r>
      <w:r w:rsidR="0058133C">
        <w:rPr>
          <w:rFonts w:ascii="Times New Roman" w:hAnsi="Times New Roman" w:cs="Times New Roman"/>
          <w:sz w:val="24"/>
          <w:szCs w:val="24"/>
        </w:rPr>
        <w:t xml:space="preserve"> funding which is a significant step forward from previous programmes.</w:t>
      </w:r>
    </w:p>
    <w:p w:rsidR="0072661E" w:rsidRDefault="0072661E" w:rsidP="00530EC6">
      <w:pPr>
        <w:spacing w:line="360" w:lineRule="auto"/>
        <w:rPr>
          <w:rFonts w:ascii="Times New Roman" w:hAnsi="Times New Roman" w:cs="Times New Roman"/>
          <w:sz w:val="24"/>
          <w:szCs w:val="24"/>
        </w:rPr>
      </w:pPr>
    </w:p>
    <w:p w:rsidR="004F21A3" w:rsidRDefault="00665EC8" w:rsidP="00530EC6">
      <w:pPr>
        <w:spacing w:line="360" w:lineRule="auto"/>
        <w:rPr>
          <w:rFonts w:ascii="Times New Roman" w:hAnsi="Times New Roman" w:cs="Times New Roman"/>
          <w:b/>
          <w:sz w:val="24"/>
          <w:szCs w:val="24"/>
        </w:rPr>
      </w:pPr>
      <w:r>
        <w:rPr>
          <w:rFonts w:ascii="Times New Roman" w:hAnsi="Times New Roman" w:cs="Times New Roman"/>
          <w:b/>
          <w:sz w:val="24"/>
          <w:szCs w:val="24"/>
        </w:rPr>
        <w:t>First point of contact</w:t>
      </w:r>
    </w:p>
    <w:p w:rsidR="00D303D3" w:rsidRDefault="0058133C" w:rsidP="00530EC6">
      <w:pPr>
        <w:spacing w:line="360" w:lineRule="auto"/>
        <w:rPr>
          <w:rFonts w:ascii="Times New Roman" w:hAnsi="Times New Roman" w:cs="Times New Roman"/>
          <w:sz w:val="24"/>
          <w:szCs w:val="24"/>
        </w:rPr>
      </w:pPr>
      <w:r>
        <w:rPr>
          <w:rFonts w:ascii="Times New Roman" w:hAnsi="Times New Roman" w:cs="Times New Roman"/>
          <w:sz w:val="24"/>
          <w:szCs w:val="24"/>
        </w:rPr>
        <w:t>When</w:t>
      </w:r>
      <w:r w:rsidR="00665EC8">
        <w:rPr>
          <w:rFonts w:ascii="Times New Roman" w:hAnsi="Times New Roman" w:cs="Times New Roman"/>
          <w:sz w:val="24"/>
          <w:szCs w:val="24"/>
        </w:rPr>
        <w:t xml:space="preserve"> the strategy is approved, final decisions on project fund</w:t>
      </w:r>
      <w:r w:rsidR="00BA0DE1">
        <w:rPr>
          <w:rFonts w:ascii="Times New Roman" w:hAnsi="Times New Roman" w:cs="Times New Roman"/>
          <w:sz w:val="24"/>
          <w:szCs w:val="24"/>
        </w:rPr>
        <w:t xml:space="preserve">ing will rest with the </w:t>
      </w:r>
      <w:r w:rsidR="00BA0DE1" w:rsidRPr="0058133C">
        <w:rPr>
          <w:rFonts w:ascii="Times New Roman" w:hAnsi="Times New Roman" w:cs="Times New Roman"/>
          <w:b/>
          <w:sz w:val="24"/>
          <w:szCs w:val="24"/>
        </w:rPr>
        <w:t>LCDC-</w:t>
      </w:r>
      <w:r w:rsidR="00665EC8" w:rsidRPr="0058133C">
        <w:rPr>
          <w:rFonts w:ascii="Times New Roman" w:hAnsi="Times New Roman" w:cs="Times New Roman"/>
          <w:b/>
          <w:sz w:val="24"/>
          <w:szCs w:val="24"/>
        </w:rPr>
        <w:t xml:space="preserve"> LAG.</w:t>
      </w:r>
      <w:r w:rsidR="00665EC8">
        <w:rPr>
          <w:rFonts w:ascii="Times New Roman" w:hAnsi="Times New Roman" w:cs="Times New Roman"/>
          <w:sz w:val="24"/>
          <w:szCs w:val="24"/>
        </w:rPr>
        <w:t xml:space="preserve">  The three existing </w:t>
      </w:r>
      <w:r w:rsidR="00665EC8" w:rsidRPr="00BA0DE1">
        <w:rPr>
          <w:rFonts w:ascii="Times New Roman" w:hAnsi="Times New Roman" w:cs="Times New Roman"/>
          <w:b/>
          <w:sz w:val="24"/>
          <w:szCs w:val="24"/>
        </w:rPr>
        <w:t>LEADER</w:t>
      </w:r>
      <w:r w:rsidR="00665EC8">
        <w:rPr>
          <w:rFonts w:ascii="Times New Roman" w:hAnsi="Times New Roman" w:cs="Times New Roman"/>
          <w:sz w:val="24"/>
          <w:szCs w:val="24"/>
        </w:rPr>
        <w:t xml:space="preserve"> companies-South West Mayo Development Company, Mayo North East Leader Partnership Company and Comhar na nOileán, assisted by Animation Partners Moy Valley Resources and IRD Kiltimagh, will be the first point-of-contact for potential project promoters in their respective implementation areas.  These organisations will provide advice and support at a local level to groups and individuals seeking to develop projects. </w:t>
      </w:r>
    </w:p>
    <w:p w:rsidR="00DF1B1D" w:rsidRDefault="00DF1B1D" w:rsidP="00A85C18">
      <w:pPr>
        <w:spacing w:line="360" w:lineRule="auto"/>
        <w:rPr>
          <w:rFonts w:ascii="Times New Roman" w:hAnsi="Times New Roman" w:cs="Times New Roman"/>
          <w:sz w:val="24"/>
          <w:szCs w:val="24"/>
        </w:rPr>
      </w:pPr>
    </w:p>
    <w:p w:rsidR="00DF1B1D" w:rsidRPr="00DF1B1D" w:rsidRDefault="00DF1B1D" w:rsidP="00A85C18">
      <w:pPr>
        <w:spacing w:line="360" w:lineRule="auto"/>
        <w:rPr>
          <w:rFonts w:ascii="Times New Roman" w:hAnsi="Times New Roman" w:cs="Times New Roman"/>
          <w:b/>
          <w:sz w:val="24"/>
          <w:szCs w:val="24"/>
        </w:rPr>
      </w:pPr>
      <w:r w:rsidRPr="00DF1B1D">
        <w:rPr>
          <w:rFonts w:ascii="Times New Roman" w:hAnsi="Times New Roman" w:cs="Times New Roman"/>
          <w:b/>
          <w:sz w:val="24"/>
          <w:szCs w:val="24"/>
        </w:rPr>
        <w:t>Programme supports</w:t>
      </w:r>
    </w:p>
    <w:p w:rsidR="00A85C18" w:rsidRDefault="00665EC8" w:rsidP="00A85C18">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Pr="00BA0DE1">
        <w:rPr>
          <w:rFonts w:ascii="Times New Roman" w:hAnsi="Times New Roman" w:cs="Times New Roman"/>
          <w:b/>
          <w:sz w:val="24"/>
          <w:szCs w:val="24"/>
        </w:rPr>
        <w:t>LEADER</w:t>
      </w:r>
      <w:r>
        <w:rPr>
          <w:rFonts w:ascii="Times New Roman" w:hAnsi="Times New Roman" w:cs="Times New Roman"/>
          <w:sz w:val="24"/>
          <w:szCs w:val="24"/>
        </w:rPr>
        <w:t xml:space="preserve"> programme supports the delivery of local development actions in rural communities which seek to promote social inclusion, poverty reduction and economic development. It is supported by funding from the European Agricultural Fund for Rural Development </w:t>
      </w:r>
      <w:r w:rsidRPr="00BA0DE1">
        <w:rPr>
          <w:rFonts w:ascii="Times New Roman" w:hAnsi="Times New Roman" w:cs="Times New Roman"/>
          <w:b/>
          <w:sz w:val="24"/>
          <w:szCs w:val="24"/>
        </w:rPr>
        <w:t>(EAFRD)</w:t>
      </w:r>
      <w:r>
        <w:rPr>
          <w:rFonts w:ascii="Times New Roman" w:hAnsi="Times New Roman" w:cs="Times New Roman"/>
          <w:sz w:val="24"/>
          <w:szCs w:val="24"/>
        </w:rPr>
        <w:t xml:space="preserve"> and is co-financed by the National Rural Development Programme.  The programme will facilitate the provision of supports to address some of the key challenges faced by the County following the economic downturn such as the impact of high levels of unemployment and an increase in levels of poverty and exclusion. The</w:t>
      </w:r>
      <w:r w:rsidR="00BE2C43">
        <w:rPr>
          <w:rFonts w:ascii="Times New Roman" w:hAnsi="Times New Roman" w:cs="Times New Roman"/>
          <w:sz w:val="24"/>
          <w:szCs w:val="24"/>
        </w:rPr>
        <w:t xml:space="preserve"> funding will directly support nine</w:t>
      </w:r>
      <w:r>
        <w:rPr>
          <w:rFonts w:ascii="Times New Roman" w:hAnsi="Times New Roman" w:cs="Times New Roman"/>
          <w:sz w:val="24"/>
          <w:szCs w:val="24"/>
        </w:rPr>
        <w:t xml:space="preserve"> full- time-equivalent positions in the local development sector in County Mayo, with in excess </w:t>
      </w:r>
      <w:r w:rsidR="00BE2C43">
        <w:rPr>
          <w:rFonts w:ascii="Times New Roman" w:hAnsi="Times New Roman" w:cs="Times New Roman"/>
          <w:sz w:val="24"/>
          <w:szCs w:val="24"/>
        </w:rPr>
        <w:t xml:space="preserve">of </w:t>
      </w:r>
      <w:r>
        <w:rPr>
          <w:rFonts w:ascii="Times New Roman" w:hAnsi="Times New Roman" w:cs="Times New Roman"/>
          <w:sz w:val="24"/>
          <w:szCs w:val="24"/>
        </w:rPr>
        <w:t>€8 million available to communities and enterprises in project funding.</w:t>
      </w:r>
    </w:p>
    <w:p w:rsidR="00A85C18" w:rsidRDefault="00511490" w:rsidP="00A85C18">
      <w:pPr>
        <w:spacing w:line="360" w:lineRule="auto"/>
        <w:rPr>
          <w:rFonts w:ascii="Times New Roman" w:hAnsi="Times New Roman" w:cs="Times New Roman"/>
          <w:sz w:val="24"/>
          <w:szCs w:val="24"/>
        </w:rPr>
      </w:pPr>
    </w:p>
    <w:p w:rsidR="0072661E" w:rsidRDefault="0072661E" w:rsidP="0072661E">
      <w:pPr>
        <w:spacing w:line="360" w:lineRule="auto"/>
        <w:rPr>
          <w:ins w:id="1" w:author="skilcullen" w:date="2016-02-29T10:51:00Z"/>
          <w:rFonts w:ascii="Times New Roman" w:hAnsi="Times New Roman" w:cs="Times New Roman"/>
          <w:sz w:val="24"/>
          <w:szCs w:val="24"/>
        </w:rPr>
      </w:pPr>
      <w:r>
        <w:rPr>
          <w:rFonts w:ascii="Times New Roman" w:hAnsi="Times New Roman" w:cs="Times New Roman"/>
          <w:sz w:val="24"/>
          <w:szCs w:val="24"/>
        </w:rPr>
        <w:t xml:space="preserve">The strategy submitted to the </w:t>
      </w:r>
      <w:r w:rsidR="00BA0DE1">
        <w:rPr>
          <w:rFonts w:ascii="Times New Roman" w:hAnsi="Times New Roman" w:cs="Times New Roman"/>
          <w:sz w:val="24"/>
          <w:szCs w:val="24"/>
        </w:rPr>
        <w:t xml:space="preserve">DECLG </w:t>
      </w:r>
      <w:r>
        <w:rPr>
          <w:rFonts w:ascii="Times New Roman" w:hAnsi="Times New Roman" w:cs="Times New Roman"/>
          <w:sz w:val="24"/>
          <w:szCs w:val="24"/>
        </w:rPr>
        <w:t>was prepared following over 6 months of research and consultations throughout County Mayo.</w:t>
      </w:r>
      <w:r w:rsidR="00BA0DE1">
        <w:rPr>
          <w:rFonts w:ascii="Times New Roman" w:hAnsi="Times New Roman" w:cs="Times New Roman"/>
          <w:sz w:val="24"/>
          <w:szCs w:val="24"/>
        </w:rPr>
        <w:t xml:space="preserve"> It was approved by the </w:t>
      </w:r>
      <w:r w:rsidR="00BA0DE1" w:rsidRPr="00BA0DE1">
        <w:rPr>
          <w:rFonts w:ascii="Times New Roman" w:hAnsi="Times New Roman" w:cs="Times New Roman"/>
          <w:b/>
          <w:sz w:val="24"/>
          <w:szCs w:val="24"/>
        </w:rPr>
        <w:t xml:space="preserve">LCDC- </w:t>
      </w:r>
      <w:r w:rsidRPr="00BA0DE1">
        <w:rPr>
          <w:rFonts w:ascii="Times New Roman" w:hAnsi="Times New Roman" w:cs="Times New Roman"/>
          <w:b/>
          <w:sz w:val="24"/>
          <w:szCs w:val="24"/>
        </w:rPr>
        <w:t>LAG</w:t>
      </w:r>
      <w:r>
        <w:rPr>
          <w:rFonts w:ascii="Times New Roman" w:hAnsi="Times New Roman" w:cs="Times New Roman"/>
          <w:sz w:val="24"/>
          <w:szCs w:val="24"/>
        </w:rPr>
        <w:t xml:space="preserve"> at its meeting in January 2016. It includes objectives to support local actions relating to rural tourism, enterprise development, rural towns, broadband, basic services targeted at hard to reach communities, rural youth, protection and sustainable use of water resources, protection and improvement of local biodiversity and the development of renewable energy. </w:t>
      </w:r>
    </w:p>
    <w:p w:rsidR="0072661E" w:rsidRDefault="0072661E" w:rsidP="0072661E">
      <w:pPr>
        <w:spacing w:line="360" w:lineRule="auto"/>
        <w:rPr>
          <w:ins w:id="2" w:author="skilcullen" w:date="2016-02-29T10:51:00Z"/>
          <w:rFonts w:ascii="Times New Roman" w:hAnsi="Times New Roman" w:cs="Times New Roman"/>
          <w:sz w:val="24"/>
          <w:szCs w:val="24"/>
        </w:rPr>
      </w:pPr>
    </w:p>
    <w:p w:rsidR="0072661E" w:rsidRDefault="0060509D" w:rsidP="0072661E">
      <w:pPr>
        <w:spacing w:line="360" w:lineRule="auto"/>
        <w:rPr>
          <w:rFonts w:ascii="Times New Roman" w:hAnsi="Times New Roman" w:cs="Times New Roman"/>
          <w:sz w:val="24"/>
          <w:szCs w:val="24"/>
        </w:rPr>
      </w:pPr>
      <w:r>
        <w:rPr>
          <w:rFonts w:ascii="Times New Roman" w:hAnsi="Times New Roman" w:cs="Times New Roman"/>
          <w:sz w:val="24"/>
          <w:szCs w:val="24"/>
        </w:rPr>
        <w:t xml:space="preserve">The </w:t>
      </w:r>
      <w:r w:rsidRPr="003D7A74">
        <w:rPr>
          <w:rFonts w:ascii="Times New Roman" w:hAnsi="Times New Roman" w:cs="Times New Roman"/>
          <w:b/>
          <w:sz w:val="24"/>
          <w:szCs w:val="24"/>
        </w:rPr>
        <w:t>LCDC-LAG</w:t>
      </w:r>
      <w:r>
        <w:rPr>
          <w:rFonts w:ascii="Times New Roman" w:hAnsi="Times New Roman" w:cs="Times New Roman"/>
          <w:sz w:val="24"/>
          <w:szCs w:val="24"/>
        </w:rPr>
        <w:t xml:space="preserve"> awaits the approval of the strategy which was submitted to the </w:t>
      </w:r>
      <w:r w:rsidRPr="003D7A74">
        <w:rPr>
          <w:rFonts w:ascii="Times New Roman" w:hAnsi="Times New Roman" w:cs="Times New Roman"/>
          <w:b/>
          <w:sz w:val="24"/>
          <w:szCs w:val="24"/>
        </w:rPr>
        <w:t>DECLG</w:t>
      </w:r>
      <w:r>
        <w:rPr>
          <w:rFonts w:ascii="Times New Roman" w:hAnsi="Times New Roman" w:cs="Times New Roman"/>
          <w:sz w:val="24"/>
          <w:szCs w:val="24"/>
        </w:rPr>
        <w:t xml:space="preserve"> in early February and will organise a comprehensive public information programme as soon contracts for the County have been put in place. It is envisaged that the</w:t>
      </w:r>
      <w:r w:rsidRPr="003D7A74">
        <w:rPr>
          <w:rFonts w:ascii="Times New Roman" w:hAnsi="Times New Roman" w:cs="Times New Roman"/>
          <w:b/>
          <w:sz w:val="24"/>
          <w:szCs w:val="24"/>
        </w:rPr>
        <w:t xml:space="preserve"> LEADER</w:t>
      </w:r>
      <w:r>
        <w:rPr>
          <w:rFonts w:ascii="Times New Roman" w:hAnsi="Times New Roman" w:cs="Times New Roman"/>
          <w:sz w:val="24"/>
          <w:szCs w:val="24"/>
        </w:rPr>
        <w:t xml:space="preserve"> Programme will commence by mid-year, 2016. </w:t>
      </w:r>
    </w:p>
    <w:p w:rsidR="0060509D" w:rsidDel="0072661E" w:rsidRDefault="0060509D" w:rsidP="0072661E">
      <w:pPr>
        <w:spacing w:line="360" w:lineRule="auto"/>
        <w:rPr>
          <w:del w:id="3" w:author="skilcullen" w:date="2016-02-29T10:52:00Z"/>
          <w:rFonts w:ascii="Times New Roman" w:hAnsi="Times New Roman" w:cs="Times New Roman"/>
          <w:sz w:val="24"/>
          <w:szCs w:val="24"/>
        </w:rPr>
      </w:pPr>
    </w:p>
    <w:p w:rsidR="0096723F" w:rsidRDefault="00665EC8" w:rsidP="00530EC6">
      <w:pPr>
        <w:spacing w:line="360" w:lineRule="auto"/>
        <w:rPr>
          <w:rFonts w:ascii="Times New Roman" w:hAnsi="Times New Roman" w:cs="Times New Roman"/>
          <w:sz w:val="24"/>
          <w:szCs w:val="24"/>
        </w:rPr>
      </w:pPr>
      <w:r>
        <w:rPr>
          <w:rFonts w:ascii="Times New Roman" w:hAnsi="Times New Roman" w:cs="Times New Roman"/>
          <w:sz w:val="24"/>
          <w:szCs w:val="24"/>
        </w:rPr>
        <w:t>Ends</w:t>
      </w:r>
      <w:r w:rsidR="00E75E01">
        <w:rPr>
          <w:rFonts w:ascii="Times New Roman" w:hAnsi="Times New Roman" w:cs="Times New Roman"/>
          <w:sz w:val="24"/>
          <w:szCs w:val="24"/>
        </w:rPr>
        <w:t>,</w:t>
      </w:r>
    </w:p>
    <w:p w:rsidR="00BA0DE1" w:rsidRDefault="00BA0DE1" w:rsidP="00530EC6">
      <w:pPr>
        <w:spacing w:line="360" w:lineRule="auto"/>
        <w:rPr>
          <w:rFonts w:ascii="Times New Roman" w:hAnsi="Times New Roman" w:cs="Times New Roman"/>
          <w:sz w:val="24"/>
          <w:szCs w:val="24"/>
        </w:rPr>
      </w:pPr>
      <w:r>
        <w:rPr>
          <w:rFonts w:ascii="Times New Roman" w:hAnsi="Times New Roman" w:cs="Times New Roman"/>
          <w:sz w:val="24"/>
          <w:szCs w:val="24"/>
        </w:rPr>
        <w:t>29</w:t>
      </w:r>
      <w:r w:rsidRPr="00BA0DE1">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2016</w:t>
      </w:r>
    </w:p>
    <w:p w:rsidR="0096723F" w:rsidRDefault="00511490" w:rsidP="00530EC6">
      <w:pPr>
        <w:spacing w:line="360" w:lineRule="auto"/>
        <w:rPr>
          <w:rFonts w:ascii="Times New Roman" w:hAnsi="Times New Roman" w:cs="Times New Roman"/>
          <w:sz w:val="24"/>
          <w:szCs w:val="24"/>
        </w:rPr>
      </w:pPr>
    </w:p>
    <w:p w:rsidR="00530EC6" w:rsidRDefault="00665EC8" w:rsidP="00530EC6">
      <w:pPr>
        <w:spacing w:line="360" w:lineRule="auto"/>
      </w:pPr>
      <w:r>
        <w:rPr>
          <w:rFonts w:ascii="Times New Roman" w:hAnsi="Times New Roman" w:cs="Times New Roman"/>
          <w:sz w:val="24"/>
          <w:szCs w:val="24"/>
        </w:rPr>
        <w:t>Note to editors - f</w:t>
      </w:r>
      <w:r w:rsidR="00843A54">
        <w:rPr>
          <w:rFonts w:ascii="Times New Roman" w:hAnsi="Times New Roman" w:cs="Times New Roman"/>
          <w:sz w:val="24"/>
          <w:szCs w:val="24"/>
        </w:rPr>
        <w:t xml:space="preserve">or </w:t>
      </w:r>
      <w:r w:rsidR="00C53F79">
        <w:rPr>
          <w:rFonts w:ascii="Times New Roman" w:hAnsi="Times New Roman" w:cs="Times New Roman"/>
          <w:sz w:val="24"/>
          <w:szCs w:val="24"/>
        </w:rPr>
        <w:t>f</w:t>
      </w:r>
      <w:r w:rsidR="00843A54">
        <w:rPr>
          <w:rFonts w:ascii="Times New Roman" w:hAnsi="Times New Roman" w:cs="Times New Roman"/>
          <w:sz w:val="24"/>
          <w:szCs w:val="24"/>
        </w:rPr>
        <w:t>urther information contact</w:t>
      </w:r>
      <w:r>
        <w:rPr>
          <w:rFonts w:ascii="Times New Roman" w:hAnsi="Times New Roman" w:cs="Times New Roman"/>
          <w:sz w:val="24"/>
          <w:szCs w:val="24"/>
        </w:rPr>
        <w:t xml:space="preserve">  Declan Turnbull, Chief Officer, LCDC LAG, Tel. 094 – 904 7545; email </w:t>
      </w:r>
      <w:hyperlink r:id="rId8" w:history="1">
        <w:r w:rsidRPr="005A0970">
          <w:rPr>
            <w:rStyle w:val="Hyperlink"/>
            <w:rFonts w:ascii="Times New Roman" w:hAnsi="Times New Roman" w:cs="Times New Roman"/>
            <w:sz w:val="24"/>
            <w:szCs w:val="24"/>
          </w:rPr>
          <w:t>dturnbull@mayococo.ie</w:t>
        </w:r>
      </w:hyperlink>
      <w:r w:rsidR="00C53F79">
        <w:t xml:space="preserve">. </w:t>
      </w:r>
    </w:p>
    <w:p w:rsidR="00F65B30" w:rsidRDefault="00F65B30" w:rsidP="00530EC6">
      <w:pPr>
        <w:spacing w:line="360" w:lineRule="auto"/>
      </w:pPr>
    </w:p>
    <w:p w:rsidR="007F4F1C" w:rsidRPr="00856E14" w:rsidRDefault="00646AEE" w:rsidP="00530EC6">
      <w:pPr>
        <w:spacing w:line="360" w:lineRule="auto"/>
        <w:rPr>
          <w:rFonts w:ascii="Times New Roman" w:hAnsi="Times New Roman" w:cs="Times New Roman"/>
          <w:sz w:val="24"/>
          <w:szCs w:val="24"/>
        </w:rPr>
      </w:pPr>
      <w:r>
        <w:rPr>
          <w:noProof/>
          <w:lang w:eastAsia="en-IE"/>
        </w:rPr>
        <w:drawing>
          <wp:inline distT="0" distB="0" distL="0" distR="0">
            <wp:extent cx="1511888" cy="685800"/>
            <wp:effectExtent l="19050" t="0" r="0" b="0"/>
            <wp:docPr id="9" name="Picture 8" descr="https://www.pobal.ie/Publications/Documents/JPEG%20ESIF%202014_202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pobal.ie/Publications/Documents/JPEG%20ESIF%202014_2020_.jpg"/>
                    <pic:cNvPicPr>
                      <a:picLocks noChangeAspect="1" noChangeArrowheads="1"/>
                    </pic:cNvPicPr>
                  </pic:nvPicPr>
                  <pic:blipFill>
                    <a:blip r:embed="rId9" cstate="print"/>
                    <a:srcRect/>
                    <a:stretch>
                      <a:fillRect/>
                    </a:stretch>
                  </pic:blipFill>
                  <pic:spPr bwMode="auto">
                    <a:xfrm>
                      <a:off x="0" y="0"/>
                      <a:ext cx="1511888" cy="685800"/>
                    </a:xfrm>
                    <a:prstGeom prst="rect">
                      <a:avLst/>
                    </a:prstGeom>
                    <a:noFill/>
                    <a:ln w="9525">
                      <a:noFill/>
                      <a:miter lim="800000"/>
                      <a:headEnd/>
                      <a:tailEnd/>
                    </a:ln>
                  </pic:spPr>
                </pic:pic>
              </a:graphicData>
            </a:graphic>
          </wp:inline>
        </w:drawing>
      </w:r>
      <w:r w:rsidRPr="00F65B30">
        <w:rPr>
          <w:rFonts w:ascii="Times New Roman" w:hAnsi="Times New Roman" w:cs="Times New Roman"/>
          <w:noProof/>
          <w:sz w:val="24"/>
          <w:szCs w:val="24"/>
          <w:lang w:eastAsia="en-IE"/>
        </w:rPr>
        <w:drawing>
          <wp:inline distT="0" distB="0" distL="0" distR="0">
            <wp:extent cx="1123950" cy="714375"/>
            <wp:effectExtent l="19050" t="0" r="0" b="0"/>
            <wp:docPr id="15" name="Picture 1" descr="https://www.pobal.ie/Publications/Documents/eu-agricultu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bal.ie/Publications/Documents/eu-agricultural.jpg"/>
                    <pic:cNvPicPr>
                      <a:picLocks noChangeAspect="1" noChangeArrowheads="1"/>
                    </pic:cNvPicPr>
                  </pic:nvPicPr>
                  <pic:blipFill>
                    <a:blip r:embed="rId10" cstate="print"/>
                    <a:srcRect/>
                    <a:stretch>
                      <a:fillRect/>
                    </a:stretch>
                  </pic:blipFill>
                  <pic:spPr bwMode="auto">
                    <a:xfrm>
                      <a:off x="0" y="0"/>
                      <a:ext cx="1123950" cy="714375"/>
                    </a:xfrm>
                    <a:prstGeom prst="rect">
                      <a:avLst/>
                    </a:prstGeom>
                    <a:noFill/>
                    <a:ln w="9525">
                      <a:noFill/>
                      <a:miter lim="800000"/>
                      <a:headEnd/>
                      <a:tailEnd/>
                    </a:ln>
                  </pic:spPr>
                </pic:pic>
              </a:graphicData>
            </a:graphic>
          </wp:inline>
        </w:drawing>
      </w:r>
      <w:r>
        <w:rPr>
          <w:noProof/>
          <w:lang w:eastAsia="en-IE"/>
        </w:rPr>
        <w:drawing>
          <wp:inline distT="0" distB="0" distL="0" distR="0">
            <wp:extent cx="1076325" cy="961835"/>
            <wp:effectExtent l="19050" t="0" r="9525" b="0"/>
            <wp:docPr id="12" name="Picture 5" descr="https://www.pobal.ie/Publications/Documents/DEC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obal.ie/Publications/Documents/DECLG.jpg"/>
                    <pic:cNvPicPr>
                      <a:picLocks noChangeAspect="1" noChangeArrowheads="1"/>
                    </pic:cNvPicPr>
                  </pic:nvPicPr>
                  <pic:blipFill>
                    <a:blip r:embed="rId11" cstate="print"/>
                    <a:srcRect/>
                    <a:stretch>
                      <a:fillRect/>
                    </a:stretch>
                  </pic:blipFill>
                  <pic:spPr bwMode="auto">
                    <a:xfrm>
                      <a:off x="0" y="0"/>
                      <a:ext cx="1075961" cy="961510"/>
                    </a:xfrm>
                    <a:prstGeom prst="rect">
                      <a:avLst/>
                    </a:prstGeom>
                    <a:noFill/>
                    <a:ln w="9525">
                      <a:noFill/>
                      <a:miter lim="800000"/>
                      <a:headEnd/>
                      <a:tailEnd/>
                    </a:ln>
                  </pic:spPr>
                </pic:pic>
              </a:graphicData>
            </a:graphic>
          </wp:inline>
        </w:drawing>
      </w:r>
      <w:r>
        <w:rPr>
          <w:noProof/>
          <w:lang w:eastAsia="en-IE"/>
        </w:rPr>
        <w:drawing>
          <wp:inline distT="0" distB="0" distL="0" distR="0">
            <wp:extent cx="1228725" cy="714375"/>
            <wp:effectExtent l="19050" t="0" r="9525" b="0"/>
            <wp:docPr id="13" name="Picture 11" descr="https://www.pobal.ie/Publications/Documents/Dept%20Agri%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pobal.ie/Publications/Documents/Dept%20Agri%20logo.png"/>
                    <pic:cNvPicPr>
                      <a:picLocks noChangeAspect="1" noChangeArrowheads="1"/>
                    </pic:cNvPicPr>
                  </pic:nvPicPr>
                  <pic:blipFill>
                    <a:blip r:embed="rId12" cstate="print"/>
                    <a:srcRect/>
                    <a:stretch>
                      <a:fillRect/>
                    </a:stretch>
                  </pic:blipFill>
                  <pic:spPr bwMode="auto">
                    <a:xfrm>
                      <a:off x="0" y="0"/>
                      <a:ext cx="1228725" cy="714375"/>
                    </a:xfrm>
                    <a:prstGeom prst="rect">
                      <a:avLst/>
                    </a:prstGeom>
                    <a:noFill/>
                    <a:ln w="9525">
                      <a:noFill/>
                      <a:miter lim="800000"/>
                      <a:headEnd/>
                      <a:tailEnd/>
                    </a:ln>
                  </pic:spPr>
                </pic:pic>
              </a:graphicData>
            </a:graphic>
          </wp:inline>
        </w:drawing>
      </w:r>
      <w:r w:rsidRPr="00646AEE">
        <w:rPr>
          <w:rFonts w:ascii="Times New Roman" w:hAnsi="Times New Roman" w:cs="Times New Roman"/>
          <w:noProof/>
          <w:sz w:val="24"/>
          <w:szCs w:val="24"/>
          <w:lang w:eastAsia="en-IE"/>
        </w:rPr>
        <w:drawing>
          <wp:inline distT="0" distB="0" distL="0" distR="0">
            <wp:extent cx="606597" cy="676275"/>
            <wp:effectExtent l="19050" t="0" r="3003" b="0"/>
            <wp:docPr id="19" name="Picture 2" descr="https://www.pobal.ie/Publications/Documents/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obal.ie/Publications/Documents/leader.jpg"/>
                    <pic:cNvPicPr>
                      <a:picLocks noChangeAspect="1" noChangeArrowheads="1"/>
                    </pic:cNvPicPr>
                  </pic:nvPicPr>
                  <pic:blipFill>
                    <a:blip r:embed="rId13" cstate="print"/>
                    <a:srcRect/>
                    <a:stretch>
                      <a:fillRect/>
                    </a:stretch>
                  </pic:blipFill>
                  <pic:spPr bwMode="auto">
                    <a:xfrm>
                      <a:off x="0" y="0"/>
                      <a:ext cx="614516" cy="685103"/>
                    </a:xfrm>
                    <a:prstGeom prst="rect">
                      <a:avLst/>
                    </a:prstGeom>
                    <a:noFill/>
                    <a:ln w="9525">
                      <a:noFill/>
                      <a:miter lim="800000"/>
                      <a:headEnd/>
                      <a:tailEnd/>
                    </a:ln>
                  </pic:spPr>
                </pic:pic>
              </a:graphicData>
            </a:graphic>
          </wp:inline>
        </w:drawing>
      </w:r>
    </w:p>
    <w:sectPr w:rsidR="007F4F1C" w:rsidRPr="00856E14" w:rsidSect="0015546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56E14"/>
    <w:rsid w:val="000245D5"/>
    <w:rsid w:val="00100194"/>
    <w:rsid w:val="00180E4B"/>
    <w:rsid w:val="00365B3D"/>
    <w:rsid w:val="00394D85"/>
    <w:rsid w:val="004E1165"/>
    <w:rsid w:val="0058133C"/>
    <w:rsid w:val="0060509D"/>
    <w:rsid w:val="00646AEE"/>
    <w:rsid w:val="00665EC8"/>
    <w:rsid w:val="006746D3"/>
    <w:rsid w:val="00683E36"/>
    <w:rsid w:val="006A4980"/>
    <w:rsid w:val="006C3D4A"/>
    <w:rsid w:val="006D2072"/>
    <w:rsid w:val="0072661E"/>
    <w:rsid w:val="00782FB0"/>
    <w:rsid w:val="007F4F1C"/>
    <w:rsid w:val="00843A54"/>
    <w:rsid w:val="00856E14"/>
    <w:rsid w:val="008A2A4B"/>
    <w:rsid w:val="008E042F"/>
    <w:rsid w:val="00995E3D"/>
    <w:rsid w:val="00AB3783"/>
    <w:rsid w:val="00BA0DE1"/>
    <w:rsid w:val="00BE2C43"/>
    <w:rsid w:val="00C53F79"/>
    <w:rsid w:val="00CE5983"/>
    <w:rsid w:val="00DF1B1D"/>
    <w:rsid w:val="00E75E01"/>
    <w:rsid w:val="00F13146"/>
    <w:rsid w:val="00F204D5"/>
    <w:rsid w:val="00F65B30"/>
    <w:rsid w:val="00FC5E0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4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723F"/>
    <w:rPr>
      <w:color w:val="0000FF" w:themeColor="hyperlink"/>
      <w:u w:val="single"/>
    </w:rPr>
  </w:style>
  <w:style w:type="paragraph" w:styleId="BalloonText">
    <w:name w:val="Balloon Text"/>
    <w:basedOn w:val="Normal"/>
    <w:link w:val="BalloonTextChar"/>
    <w:uiPriority w:val="99"/>
    <w:semiHidden/>
    <w:unhideWhenUsed/>
    <w:rsid w:val="009C5211"/>
    <w:rPr>
      <w:rFonts w:ascii="Tahoma" w:hAnsi="Tahoma" w:cs="Tahoma"/>
      <w:sz w:val="16"/>
      <w:szCs w:val="16"/>
    </w:rPr>
  </w:style>
  <w:style w:type="character" w:customStyle="1" w:styleId="BalloonTextChar">
    <w:name w:val="Balloon Text Char"/>
    <w:basedOn w:val="DefaultParagraphFont"/>
    <w:link w:val="BalloonText"/>
    <w:uiPriority w:val="99"/>
    <w:semiHidden/>
    <w:rsid w:val="009C5211"/>
    <w:rPr>
      <w:rFonts w:ascii="Tahoma" w:hAnsi="Tahoma" w:cs="Tahoma"/>
      <w:sz w:val="16"/>
      <w:szCs w:val="16"/>
    </w:rPr>
  </w:style>
  <w:style w:type="table" w:styleId="TableGrid">
    <w:name w:val="Table Grid"/>
    <w:basedOn w:val="TableNormal"/>
    <w:uiPriority w:val="59"/>
    <w:rsid w:val="007F4F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turnbull@mayococo.ie" TargetMode="External"/><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cid:image001.jpg@01D126BB.0F4FE89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5124AC-10DA-4EDF-B7A9-5F6121CA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555</Words>
  <Characters>3103</Characters>
  <Application>Microsoft Office Word</Application>
  <DocSecurity>0</DocSecurity>
  <Lines>206</Lines>
  <Paragraphs>77</Paragraphs>
  <ScaleCrop>false</ScaleCrop>
  <HeadingPairs>
    <vt:vector size="2" baseType="variant">
      <vt:variant>
        <vt:lpstr>Title</vt:lpstr>
      </vt:variant>
      <vt:variant>
        <vt:i4>1</vt:i4>
      </vt:variant>
    </vt:vector>
  </HeadingPairs>
  <TitlesOfParts>
    <vt:vector size="1" baseType="lpstr">
      <vt:lpstr/>
    </vt:vector>
  </TitlesOfParts>
  <Company>MAYO COUNTY COUNCIL</Company>
  <LinksUpToDate>false</LinksUpToDate>
  <CharactersWithSpaces>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dturnbu</dc:creator>
  <cp:lastModifiedBy>skilcullen</cp:lastModifiedBy>
  <cp:revision>3</cp:revision>
  <cp:lastPrinted>2016-02-25T15:05:00Z</cp:lastPrinted>
  <dcterms:created xsi:type="dcterms:W3CDTF">2016-03-01T10:11:00Z</dcterms:created>
  <dcterms:modified xsi:type="dcterms:W3CDTF">2016-03-02T12:44:00Z</dcterms:modified>
</cp:coreProperties>
</file>